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10" w:rsidRPr="00486F60" w:rsidRDefault="007E5F10" w:rsidP="007E5F1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7E5F10" w:rsidRPr="00486F60" w:rsidRDefault="007E5F10" w:rsidP="007E5F10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7E5F10" w:rsidRPr="00486F60" w:rsidRDefault="007E5F10" w:rsidP="007E5F10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7E5F10" w:rsidRPr="00486F60" w:rsidRDefault="007E5F10" w:rsidP="007E5F10">
      <w:pPr>
        <w:rPr>
          <w:sz w:val="28"/>
          <w:szCs w:val="28"/>
          <w:lang w:val="sr-Cyrl-CS"/>
        </w:rPr>
      </w:pPr>
    </w:p>
    <w:p w:rsidR="007E5F10" w:rsidRPr="00486F60" w:rsidRDefault="007E5F10" w:rsidP="007E5F10">
      <w:pPr>
        <w:pStyle w:val="Heading8"/>
        <w:jc w:val="left"/>
        <w:rPr>
          <w:lang w:val="ru-RU"/>
        </w:rPr>
      </w:pPr>
    </w:p>
    <w:p w:rsidR="007E5F10" w:rsidRPr="00486F60" w:rsidRDefault="007E5F10" w:rsidP="007E5F10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7E5F10" w:rsidRPr="00486F60" w:rsidRDefault="007E5F10" w:rsidP="007E5F10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Latn-RS"/>
        </w:rPr>
        <w:t>24</w:t>
      </w:r>
      <w:r w:rsidRPr="00486F60">
        <w:rPr>
          <w:sz w:val="28"/>
          <w:szCs w:val="28"/>
          <w:lang w:val="ru-RU"/>
        </w:rPr>
        <w:t>.</w:t>
      </w:r>
      <w:r w:rsidR="00D51E4D">
        <w:rPr>
          <w:sz w:val="28"/>
          <w:szCs w:val="28"/>
          <w:lang w:val="sr-Cyrl-RS"/>
        </w:rPr>
        <w:t>12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7E5F10" w:rsidRPr="00486F60" w:rsidRDefault="007E5F10" w:rsidP="007E5F10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7E5F10" w:rsidRPr="00486F60" w:rsidRDefault="007E5F10" w:rsidP="007E5F10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 w:val="sr-Latn-RS"/>
        </w:rPr>
        <w:t>24</w:t>
      </w:r>
      <w:r w:rsidRPr="00486F60">
        <w:rPr>
          <w:sz w:val="28"/>
          <w:szCs w:val="28"/>
          <w:lang w:val="ru-RU"/>
        </w:rPr>
        <w:t>.</w:t>
      </w:r>
      <w:r w:rsidR="00D51E4D">
        <w:rPr>
          <w:sz w:val="28"/>
          <w:szCs w:val="28"/>
          <w:lang w:val="sr-Cyrl-RS"/>
        </w:rPr>
        <w:t>12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sr-Latn-RS"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E5F10" w:rsidRPr="00486F60" w:rsidRDefault="007E5F10" w:rsidP="007E5F10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7E5F10" w:rsidRPr="00486F60" w:rsidRDefault="007E5F10" w:rsidP="007E5F10">
      <w:pPr>
        <w:jc w:val="both"/>
        <w:rPr>
          <w:sz w:val="28"/>
          <w:szCs w:val="28"/>
          <w:lang w:val="ru-RU"/>
        </w:rPr>
      </w:pPr>
    </w:p>
    <w:p w:rsidR="007E5F10" w:rsidRPr="00F278E5" w:rsidRDefault="007E5F10" w:rsidP="007E5F10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sr-Latn-RS"/>
        </w:rPr>
        <w:t xml:space="preserve"> </w:t>
      </w:r>
      <w:r w:rsidR="00F278E5">
        <w:rPr>
          <w:sz w:val="28"/>
          <w:szCs w:val="28"/>
          <w:lang w:val="sr-Cyrl-RS"/>
        </w:rPr>
        <w:t>Јелену Стојковић</w:t>
      </w:r>
    </w:p>
    <w:p w:rsidR="007E5F10" w:rsidRPr="00F278E5" w:rsidRDefault="007E5F10" w:rsidP="007E5F1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F278E5" w:rsidRPr="00F278E5">
        <w:rPr>
          <w:b/>
          <w:i/>
          <w:sz w:val="28"/>
          <w:szCs w:val="28"/>
          <w:lang w:val="sr-Cyrl-RS"/>
        </w:rPr>
        <w:t>Простори дигиталних технологија у предшколском васпитању и образовању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F278E5">
        <w:rPr>
          <w:sz w:val="28"/>
          <w:szCs w:val="28"/>
          <w:lang w:val="ru-RU"/>
        </w:rPr>
        <w:t xml:space="preserve"> Драгана Павловић Бренеселовић </w:t>
      </w:r>
      <w:r w:rsidR="00D51E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</w:p>
    <w:p w:rsidR="007E5F10" w:rsidRPr="00AB0822" w:rsidRDefault="007E5F10" w:rsidP="007E5F1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A8150F">
        <w:rPr>
          <w:sz w:val="28"/>
          <w:szCs w:val="28"/>
          <w:lang w:val="ru-RU"/>
        </w:rPr>
        <w:t>Тијану Тодић Јакшић</w:t>
      </w:r>
    </w:p>
    <w:p w:rsidR="007E5F10" w:rsidRPr="00DD0034" w:rsidRDefault="007E5F10" w:rsidP="007E5F1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A8150F">
        <w:rPr>
          <w:sz w:val="28"/>
          <w:szCs w:val="28"/>
          <w:lang w:val="ru-RU"/>
        </w:rPr>
        <w:t xml:space="preserve"> </w:t>
      </w:r>
      <w:r w:rsidR="00A8150F" w:rsidRPr="00F03A3F">
        <w:rPr>
          <w:b/>
          <w:i/>
          <w:sz w:val="28"/>
          <w:szCs w:val="28"/>
          <w:lang w:val="sr-Cyrl-RS"/>
        </w:rPr>
        <w:t>Анизотропија опажене даљине и мултисензорна интеграција у периперсоналном простору</w:t>
      </w:r>
      <w:r>
        <w:rPr>
          <w:sz w:val="28"/>
          <w:szCs w:val="28"/>
          <w:lang w:val="ru-RU"/>
        </w:rPr>
        <w:t xml:space="preserve"> </w:t>
      </w:r>
    </w:p>
    <w:p w:rsidR="007E5F10" w:rsidRPr="00C92292" w:rsidRDefault="007E5F10" w:rsidP="007E5F1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 w:rsidR="00A8150F">
        <w:rPr>
          <w:sz w:val="28"/>
          <w:szCs w:val="28"/>
          <w:lang w:val="ru-RU"/>
        </w:rPr>
        <w:t>ментора: доц</w:t>
      </w:r>
      <w:r>
        <w:rPr>
          <w:sz w:val="28"/>
          <w:szCs w:val="28"/>
          <w:lang w:val="ru-RU"/>
        </w:rPr>
        <w:t>. др</w:t>
      </w:r>
      <w:r w:rsidR="00A8150F">
        <w:rPr>
          <w:sz w:val="28"/>
          <w:szCs w:val="28"/>
          <w:lang w:val="ru-RU"/>
        </w:rPr>
        <w:t xml:space="preserve"> Оливер Тошковић </w:t>
      </w:r>
      <w:r>
        <w:rPr>
          <w:sz w:val="28"/>
          <w:szCs w:val="28"/>
          <w:lang w:val="ru-RU"/>
        </w:rPr>
        <w:t xml:space="preserve"> 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</w:p>
    <w:p w:rsidR="007E5F10" w:rsidRPr="00AB0822" w:rsidRDefault="007E5F10" w:rsidP="007E5F1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A8150F">
        <w:rPr>
          <w:sz w:val="28"/>
          <w:szCs w:val="28"/>
          <w:lang w:val="ru-RU"/>
        </w:rPr>
        <w:t xml:space="preserve"> Драшка Живковића</w:t>
      </w:r>
      <w:r>
        <w:rPr>
          <w:sz w:val="28"/>
          <w:szCs w:val="28"/>
          <w:lang w:val="ru-RU"/>
        </w:rPr>
        <w:t xml:space="preserve"> </w:t>
      </w:r>
    </w:p>
    <w:p w:rsidR="007E5F10" w:rsidRPr="00923E9F" w:rsidRDefault="007E5F10" w:rsidP="007E5F1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A8150F">
        <w:rPr>
          <w:sz w:val="28"/>
          <w:szCs w:val="28"/>
          <w:lang w:val="ru-RU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Однос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православних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верника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према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смрти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у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савременој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Србији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–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истраживање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на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примеру</w:t>
      </w:r>
      <w:proofErr w:type="spellEnd"/>
      <w:r w:rsidR="00A8150F" w:rsidRPr="00C97A1A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A8150F" w:rsidRPr="00C97A1A">
        <w:rPr>
          <w:b/>
          <w:i/>
          <w:sz w:val="28"/>
          <w:szCs w:val="28"/>
          <w:lang w:eastAsia="sr-Latn-CS"/>
        </w:rPr>
        <w:t>Београда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7E5F10" w:rsidRPr="00C92292" w:rsidRDefault="007E5F10" w:rsidP="007E5F10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A8150F">
        <w:rPr>
          <w:sz w:val="28"/>
          <w:szCs w:val="28"/>
          <w:lang w:val="ru-RU"/>
        </w:rPr>
        <w:t xml:space="preserve"> Нада Секулић</w:t>
      </w:r>
      <w:r>
        <w:rPr>
          <w:sz w:val="28"/>
          <w:szCs w:val="28"/>
          <w:lang w:val="ru-RU"/>
        </w:rPr>
        <w:t xml:space="preserve"> 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</w:p>
    <w:p w:rsidR="007E5F10" w:rsidRPr="00C70B7E" w:rsidRDefault="007E5F10" w:rsidP="007E5F10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C70B7E">
        <w:rPr>
          <w:sz w:val="28"/>
          <w:szCs w:val="28"/>
          <w:lang w:val="sr-Cyrl-RS"/>
        </w:rPr>
        <w:t>Драгану Стоканић</w:t>
      </w:r>
    </w:p>
    <w:p w:rsidR="00D51E4D" w:rsidRPr="00C70B7E" w:rsidRDefault="007E5F10" w:rsidP="00D51E4D">
      <w:pPr>
        <w:tabs>
          <w:tab w:val="left" w:pos="90"/>
          <w:tab w:val="left" w:pos="360"/>
        </w:tabs>
        <w:ind w:left="360" w:hanging="360"/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 w:rsidR="00C70B7E">
        <w:rPr>
          <w:sz w:val="28"/>
          <w:szCs w:val="28"/>
        </w:rPr>
        <w:t xml:space="preserve"> </w:t>
      </w:r>
      <w:proofErr w:type="spellStart"/>
      <w:r w:rsidR="00C70B7E" w:rsidRPr="00CF4EBB">
        <w:rPr>
          <w:b/>
          <w:i/>
          <w:sz w:val="28"/>
          <w:szCs w:val="28"/>
        </w:rPr>
        <w:t>Друштвено</w:t>
      </w:r>
      <w:proofErr w:type="spellEnd"/>
      <w:r w:rsidR="00C70B7E" w:rsidRPr="00CF4EBB">
        <w:rPr>
          <w:b/>
          <w:i/>
          <w:sz w:val="28"/>
          <w:szCs w:val="28"/>
        </w:rPr>
        <w:t xml:space="preserve"> </w:t>
      </w:r>
      <w:proofErr w:type="spellStart"/>
      <w:r w:rsidR="00C70B7E" w:rsidRPr="00CF4EBB">
        <w:rPr>
          <w:b/>
          <w:i/>
          <w:sz w:val="28"/>
          <w:szCs w:val="28"/>
        </w:rPr>
        <w:t>порекло</w:t>
      </w:r>
      <w:proofErr w:type="spellEnd"/>
      <w:r w:rsidR="00C70B7E" w:rsidRPr="00CF4EBB">
        <w:rPr>
          <w:b/>
          <w:i/>
          <w:sz w:val="28"/>
          <w:szCs w:val="28"/>
        </w:rPr>
        <w:t xml:space="preserve"> </w:t>
      </w:r>
      <w:proofErr w:type="spellStart"/>
      <w:r w:rsidR="00C70B7E" w:rsidRPr="00CF4EBB">
        <w:rPr>
          <w:b/>
          <w:i/>
          <w:sz w:val="28"/>
          <w:szCs w:val="28"/>
        </w:rPr>
        <w:t>студената</w:t>
      </w:r>
      <w:proofErr w:type="spellEnd"/>
      <w:r w:rsidR="00C70B7E" w:rsidRPr="00CF4EBB">
        <w:rPr>
          <w:b/>
          <w:i/>
          <w:sz w:val="28"/>
          <w:szCs w:val="28"/>
        </w:rPr>
        <w:t xml:space="preserve"> у </w:t>
      </w:r>
      <w:proofErr w:type="spellStart"/>
      <w:r w:rsidR="00C70B7E" w:rsidRPr="00CF4EBB">
        <w:rPr>
          <w:b/>
          <w:i/>
          <w:sz w:val="28"/>
          <w:szCs w:val="28"/>
        </w:rPr>
        <w:t>Србији</w:t>
      </w:r>
      <w:proofErr w:type="spellEnd"/>
      <w:r w:rsidR="00C70B7E" w:rsidRPr="00CF4EBB">
        <w:rPr>
          <w:b/>
          <w:i/>
          <w:sz w:val="28"/>
          <w:szCs w:val="28"/>
        </w:rPr>
        <w:t xml:space="preserve">: </w:t>
      </w:r>
      <w:proofErr w:type="spellStart"/>
      <w:r w:rsidR="00C70B7E" w:rsidRPr="00CF4EBB">
        <w:rPr>
          <w:b/>
          <w:i/>
          <w:sz w:val="28"/>
          <w:szCs w:val="28"/>
        </w:rPr>
        <w:t>неједнакости</w:t>
      </w:r>
      <w:proofErr w:type="spellEnd"/>
      <w:r w:rsidR="00C70B7E" w:rsidRPr="00CF4EBB">
        <w:rPr>
          <w:b/>
          <w:i/>
          <w:sz w:val="28"/>
          <w:szCs w:val="28"/>
        </w:rPr>
        <w:t xml:space="preserve"> у </w:t>
      </w:r>
      <w:proofErr w:type="spellStart"/>
      <w:r w:rsidR="00C70B7E" w:rsidRPr="00CF4EBB">
        <w:rPr>
          <w:b/>
          <w:i/>
          <w:sz w:val="28"/>
          <w:szCs w:val="28"/>
        </w:rPr>
        <w:t>приступу</w:t>
      </w:r>
      <w:proofErr w:type="spellEnd"/>
      <w:r w:rsidR="00C70B7E" w:rsidRPr="00CF4EBB">
        <w:rPr>
          <w:b/>
          <w:i/>
          <w:sz w:val="28"/>
          <w:szCs w:val="28"/>
        </w:rPr>
        <w:t xml:space="preserve"> и </w:t>
      </w:r>
      <w:proofErr w:type="spellStart"/>
      <w:r w:rsidR="00C70B7E" w:rsidRPr="00CF4EBB">
        <w:rPr>
          <w:b/>
          <w:i/>
          <w:sz w:val="28"/>
          <w:szCs w:val="28"/>
        </w:rPr>
        <w:t>исходу</w:t>
      </w:r>
      <w:proofErr w:type="spellEnd"/>
      <w:r w:rsidR="00C70B7E" w:rsidRPr="00CF4EBB">
        <w:rPr>
          <w:b/>
          <w:i/>
          <w:sz w:val="28"/>
          <w:szCs w:val="28"/>
        </w:rPr>
        <w:t xml:space="preserve"> </w:t>
      </w:r>
      <w:proofErr w:type="spellStart"/>
      <w:r w:rsidR="00C70B7E" w:rsidRPr="00CF4EBB">
        <w:rPr>
          <w:b/>
          <w:i/>
          <w:sz w:val="28"/>
          <w:szCs w:val="28"/>
        </w:rPr>
        <w:t>студирања</w:t>
      </w:r>
      <w:proofErr w:type="spellEnd"/>
    </w:p>
    <w:p w:rsidR="007E5F10" w:rsidRPr="00EE3005" w:rsidRDefault="007E5F10" w:rsidP="007E5F1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</w:t>
      </w:r>
      <w:r w:rsidR="00C70B7E">
        <w:rPr>
          <w:sz w:val="28"/>
          <w:szCs w:val="28"/>
          <w:lang w:val="ru-RU"/>
        </w:rPr>
        <w:t>Предлог</w:t>
      </w:r>
      <w:r>
        <w:rPr>
          <w:sz w:val="28"/>
          <w:szCs w:val="28"/>
          <w:lang w:val="ru-RU"/>
        </w:rPr>
        <w:t xml:space="preserve"> ментора:</w:t>
      </w:r>
      <w:r w:rsidR="00C70B7E">
        <w:rPr>
          <w:sz w:val="28"/>
          <w:szCs w:val="28"/>
          <w:lang w:val="ru-RU"/>
        </w:rPr>
        <w:t xml:space="preserve"> проф</w:t>
      </w:r>
      <w:r>
        <w:rPr>
          <w:sz w:val="28"/>
          <w:szCs w:val="28"/>
          <w:lang w:val="ru-RU"/>
        </w:rPr>
        <w:t>. др</w:t>
      </w:r>
      <w:r w:rsidR="00C70B7E">
        <w:rPr>
          <w:sz w:val="28"/>
          <w:szCs w:val="28"/>
          <w:lang w:val="ru-RU"/>
        </w:rPr>
        <w:t xml:space="preserve"> Слободан Цвејић</w:t>
      </w:r>
      <w:r>
        <w:rPr>
          <w:sz w:val="28"/>
          <w:szCs w:val="28"/>
          <w:lang w:val="ru-RU"/>
        </w:rPr>
        <w:t xml:space="preserve"> 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</w:p>
    <w:p w:rsidR="007E5F10" w:rsidRPr="00AB0822" w:rsidRDefault="007E5F10" w:rsidP="007E5F10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C70B7E">
        <w:rPr>
          <w:sz w:val="28"/>
          <w:szCs w:val="28"/>
          <w:lang w:val="ru-RU"/>
        </w:rPr>
        <w:t>Милоша Ковачевића</w:t>
      </w:r>
    </w:p>
    <w:p w:rsidR="007E5F10" w:rsidRPr="00C70B7E" w:rsidRDefault="007E5F10" w:rsidP="007E5F10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C70B7E" w:rsidRPr="00C70B7E">
        <w:rPr>
          <w:b/>
          <w:i/>
          <w:sz w:val="28"/>
          <w:szCs w:val="28"/>
          <w:lang w:val="ru-RU"/>
        </w:rPr>
        <w:t>Лична аутономија и политичко одлучивање</w:t>
      </w:r>
    </w:p>
    <w:p w:rsidR="007E5F10" w:rsidRDefault="007E5F10" w:rsidP="007E5F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</w:t>
      </w:r>
      <w:r w:rsidR="00D51E4D">
        <w:rPr>
          <w:sz w:val="28"/>
          <w:szCs w:val="28"/>
          <w:lang w:val="ru-RU"/>
        </w:rPr>
        <w:t xml:space="preserve">проф. др </w:t>
      </w:r>
      <w:r w:rsidR="00C70B7E">
        <w:rPr>
          <w:sz w:val="28"/>
          <w:szCs w:val="28"/>
          <w:lang w:val="ru-RU"/>
        </w:rPr>
        <w:t>Иван Младеновић</w:t>
      </w:r>
      <w:r>
        <w:rPr>
          <w:sz w:val="28"/>
          <w:szCs w:val="28"/>
          <w:lang w:val="ru-RU"/>
        </w:rPr>
        <w:t xml:space="preserve"> </w:t>
      </w:r>
    </w:p>
    <w:p w:rsidR="00C70B7E" w:rsidRDefault="00C70B7E" w:rsidP="007E5F10">
      <w:pPr>
        <w:jc w:val="both"/>
        <w:rPr>
          <w:sz w:val="28"/>
          <w:szCs w:val="28"/>
          <w:lang w:val="ru-RU"/>
        </w:rPr>
      </w:pPr>
    </w:p>
    <w:p w:rsidR="00D452DD" w:rsidRDefault="00D452DD" w:rsidP="007E5F10">
      <w:pPr>
        <w:jc w:val="both"/>
        <w:rPr>
          <w:sz w:val="28"/>
          <w:szCs w:val="28"/>
          <w:lang w:val="ru-RU"/>
        </w:rPr>
      </w:pPr>
    </w:p>
    <w:p w:rsidR="00C70B7E" w:rsidRPr="00AB0822" w:rsidRDefault="00C70B7E" w:rsidP="00C70B7E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lastRenderedPageBreak/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D452DD">
        <w:rPr>
          <w:sz w:val="28"/>
          <w:szCs w:val="28"/>
          <w:lang w:val="ru-RU"/>
        </w:rPr>
        <w:t>Вука Недељковића</w:t>
      </w:r>
    </w:p>
    <w:p w:rsidR="00C70B7E" w:rsidRPr="00D452DD" w:rsidRDefault="00C70B7E" w:rsidP="00C70B7E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D452DD" w:rsidRPr="00D452DD">
        <w:rPr>
          <w:b/>
          <w:i/>
          <w:sz w:val="28"/>
          <w:szCs w:val="28"/>
          <w:lang w:val="sr-Cyrl-CS"/>
        </w:rPr>
        <w:t>Визуелна култура и идеологија: манастир Студеница и владарски програми Обреновића и Карађорђевића (1833-1914)</w:t>
      </w:r>
    </w:p>
    <w:p w:rsidR="00C70B7E" w:rsidRDefault="00C70B7E" w:rsidP="00C70B7E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D452DD">
        <w:rPr>
          <w:sz w:val="28"/>
          <w:szCs w:val="28"/>
          <w:lang w:val="ru-RU"/>
        </w:rPr>
        <w:t xml:space="preserve"> Ненад Макуљевић</w:t>
      </w:r>
      <w:r>
        <w:rPr>
          <w:sz w:val="28"/>
          <w:szCs w:val="28"/>
          <w:lang w:val="ru-RU"/>
        </w:rPr>
        <w:t xml:space="preserve">  </w:t>
      </w:r>
    </w:p>
    <w:p w:rsidR="00C70B7E" w:rsidRDefault="00C70B7E" w:rsidP="007E5F10">
      <w:pPr>
        <w:jc w:val="both"/>
        <w:rPr>
          <w:sz w:val="28"/>
          <w:szCs w:val="28"/>
          <w:lang w:val="sr-Cyrl-RS"/>
        </w:rPr>
      </w:pPr>
    </w:p>
    <w:p w:rsidR="00C70B7E" w:rsidRPr="00AB0822" w:rsidRDefault="00C70B7E" w:rsidP="00C70B7E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73451C">
        <w:rPr>
          <w:sz w:val="28"/>
          <w:szCs w:val="28"/>
          <w:lang w:val="ru-RU"/>
        </w:rPr>
        <w:t>Милана Савића</w:t>
      </w:r>
    </w:p>
    <w:p w:rsidR="00C70B7E" w:rsidRPr="0073451C" w:rsidRDefault="00C70B7E" w:rsidP="00C70B7E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Ауксилијарне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јединице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Горње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Мезије</w:t>
      </w:r>
      <w:proofErr w:type="spellEnd"/>
      <w:r w:rsidR="0073451C" w:rsidRPr="00E8320A">
        <w:rPr>
          <w:b/>
          <w:i/>
          <w:sz w:val="28"/>
          <w:szCs w:val="28"/>
        </w:rPr>
        <w:t xml:space="preserve"> у </w:t>
      </w:r>
      <w:proofErr w:type="spellStart"/>
      <w:r w:rsidR="0073451C" w:rsidRPr="00E8320A">
        <w:rPr>
          <w:b/>
          <w:i/>
          <w:sz w:val="28"/>
          <w:szCs w:val="28"/>
        </w:rPr>
        <w:t>светлу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археолошких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налаза</w:t>
      </w:r>
      <w:proofErr w:type="spellEnd"/>
      <w:r w:rsidR="0073451C" w:rsidRPr="00E8320A">
        <w:rPr>
          <w:b/>
          <w:i/>
          <w:sz w:val="28"/>
          <w:szCs w:val="28"/>
        </w:rPr>
        <w:t xml:space="preserve"> и </w:t>
      </w:r>
      <w:proofErr w:type="spellStart"/>
      <w:r w:rsidR="0073451C" w:rsidRPr="00E8320A">
        <w:rPr>
          <w:b/>
          <w:i/>
          <w:sz w:val="28"/>
          <w:szCs w:val="28"/>
        </w:rPr>
        <w:t>епиграфских</w:t>
      </w:r>
      <w:proofErr w:type="spellEnd"/>
      <w:r w:rsidR="0073451C" w:rsidRPr="00E8320A">
        <w:rPr>
          <w:b/>
          <w:i/>
          <w:sz w:val="28"/>
          <w:szCs w:val="28"/>
        </w:rPr>
        <w:t xml:space="preserve"> </w:t>
      </w:r>
      <w:proofErr w:type="spellStart"/>
      <w:r w:rsidR="0073451C" w:rsidRPr="00E8320A">
        <w:rPr>
          <w:b/>
          <w:i/>
          <w:sz w:val="28"/>
          <w:szCs w:val="28"/>
        </w:rPr>
        <w:t>извора</w:t>
      </w:r>
      <w:proofErr w:type="spellEnd"/>
      <w:r w:rsidR="0073451C">
        <w:rPr>
          <w:b/>
          <w:i/>
          <w:sz w:val="28"/>
          <w:szCs w:val="28"/>
          <w:lang w:val="sr-Cyrl-RS"/>
        </w:rPr>
        <w:t xml:space="preserve"> </w:t>
      </w:r>
    </w:p>
    <w:p w:rsidR="00C70B7E" w:rsidRDefault="00C70B7E" w:rsidP="00C70B7E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04085F">
        <w:rPr>
          <w:sz w:val="28"/>
          <w:szCs w:val="28"/>
          <w:lang w:val="ru-RU"/>
        </w:rPr>
        <w:t>Мирослав Вујовић</w:t>
      </w:r>
      <w:r>
        <w:rPr>
          <w:sz w:val="28"/>
          <w:szCs w:val="28"/>
          <w:lang w:val="ru-RU"/>
        </w:rPr>
        <w:t xml:space="preserve"> </w:t>
      </w:r>
    </w:p>
    <w:p w:rsidR="00C70B7E" w:rsidRDefault="00C70B7E" w:rsidP="007E5F10">
      <w:pPr>
        <w:jc w:val="both"/>
        <w:rPr>
          <w:sz w:val="28"/>
          <w:szCs w:val="28"/>
          <w:lang w:val="sr-Cyrl-RS"/>
        </w:rPr>
      </w:pPr>
    </w:p>
    <w:p w:rsidR="00C70B7E" w:rsidRPr="00AB0822" w:rsidRDefault="00C70B7E" w:rsidP="00C70B7E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6221EB">
        <w:rPr>
          <w:sz w:val="28"/>
          <w:szCs w:val="28"/>
          <w:lang w:val="ru-RU"/>
        </w:rPr>
        <w:t>Радосав Туцовић</w:t>
      </w:r>
    </w:p>
    <w:p w:rsidR="00C70B7E" w:rsidRPr="006221EB" w:rsidRDefault="00C70B7E" w:rsidP="00C70B7E">
      <w:pPr>
        <w:ind w:left="36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Полицијски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репресивни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апарат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нацистичке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Немачке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и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његови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домаћи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инструменти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: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Анализа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делатности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Драгомира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Јовановића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и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Аугуста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Мајснера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у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окупираној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="006221EB" w:rsidRPr="006221EB">
        <w:rPr>
          <w:b/>
          <w:bCs/>
          <w:i/>
          <w:iCs/>
          <w:sz w:val="28"/>
          <w:szCs w:val="28"/>
        </w:rPr>
        <w:t>Србији</w:t>
      </w:r>
      <w:proofErr w:type="spellEnd"/>
      <w:r w:rsidR="006221EB" w:rsidRPr="006221EB">
        <w:rPr>
          <w:b/>
          <w:bCs/>
          <w:i/>
          <w:iCs/>
          <w:sz w:val="28"/>
          <w:szCs w:val="28"/>
        </w:rPr>
        <w:t xml:space="preserve"> (1941-1944)</w:t>
      </w:r>
    </w:p>
    <w:p w:rsidR="00C70B7E" w:rsidRDefault="00C70B7E" w:rsidP="00C70B7E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6221EB">
        <w:rPr>
          <w:sz w:val="28"/>
          <w:szCs w:val="28"/>
          <w:lang w:val="ru-RU"/>
        </w:rPr>
        <w:t xml:space="preserve"> Радина Вучетић</w:t>
      </w:r>
      <w:r>
        <w:rPr>
          <w:sz w:val="28"/>
          <w:szCs w:val="28"/>
          <w:lang w:val="ru-RU"/>
        </w:rPr>
        <w:t xml:space="preserve"> </w:t>
      </w:r>
      <w:r w:rsidR="006221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C70B7E" w:rsidRDefault="00C70B7E" w:rsidP="007E5F10">
      <w:pPr>
        <w:jc w:val="both"/>
        <w:rPr>
          <w:sz w:val="28"/>
          <w:szCs w:val="28"/>
          <w:lang w:val="sr-Cyrl-RS"/>
        </w:rPr>
      </w:pPr>
    </w:p>
    <w:p w:rsidR="00C70B7E" w:rsidRPr="00AB0822" w:rsidRDefault="00C70B7E" w:rsidP="00C70B7E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9.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7D6008">
        <w:rPr>
          <w:sz w:val="28"/>
          <w:szCs w:val="28"/>
          <w:lang w:val="ru-RU"/>
        </w:rPr>
        <w:t>Мирослава Јовановића</w:t>
      </w:r>
    </w:p>
    <w:p w:rsidR="00C70B7E" w:rsidRPr="0033675B" w:rsidRDefault="00C70B7E" w:rsidP="00C70B7E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33675B">
        <w:rPr>
          <w:b/>
          <w:i/>
          <w:sz w:val="28"/>
          <w:szCs w:val="28"/>
          <w:lang w:val="ru-RU"/>
        </w:rPr>
        <w:t>Српска краљевска академија (1918-1947)</w:t>
      </w:r>
    </w:p>
    <w:p w:rsidR="00C70B7E" w:rsidRDefault="00C70B7E" w:rsidP="00C70B7E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33675B">
        <w:rPr>
          <w:sz w:val="28"/>
          <w:szCs w:val="28"/>
          <w:lang w:val="ru-RU"/>
        </w:rPr>
        <w:t xml:space="preserve"> Мира Радојевић</w:t>
      </w:r>
      <w:r>
        <w:rPr>
          <w:sz w:val="28"/>
          <w:szCs w:val="28"/>
          <w:lang w:val="ru-RU"/>
        </w:rPr>
        <w:t xml:space="preserve">  </w:t>
      </w:r>
    </w:p>
    <w:p w:rsidR="007E5F10" w:rsidRPr="00024B87" w:rsidRDefault="007E5F10" w:rsidP="007E5F10">
      <w:pPr>
        <w:jc w:val="both"/>
        <w:rPr>
          <w:sz w:val="28"/>
          <w:szCs w:val="28"/>
          <w:lang w:val="sr-Cyrl-RS"/>
        </w:rPr>
      </w:pPr>
    </w:p>
    <w:p w:rsidR="007E5F10" w:rsidRDefault="007E5F10" w:rsidP="007E5F10">
      <w:pPr>
        <w:jc w:val="center"/>
        <w:rPr>
          <w:sz w:val="28"/>
          <w:szCs w:val="28"/>
          <w:lang w:val="sr-Latn-RS"/>
        </w:rPr>
      </w:pPr>
    </w:p>
    <w:p w:rsidR="007E5F10" w:rsidRPr="00E93F74" w:rsidRDefault="007E5F10" w:rsidP="007E5F10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>*******</w:t>
      </w:r>
    </w:p>
    <w:p w:rsidR="007E5F10" w:rsidRDefault="007E5F10" w:rsidP="007E5F10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    </w:t>
      </w:r>
    </w:p>
    <w:p w:rsidR="007E5F10" w:rsidRPr="008A6C7C" w:rsidRDefault="007E5F10" w:rsidP="007E5F10">
      <w:pPr>
        <w:jc w:val="both"/>
        <w:rPr>
          <w:b/>
          <w:sz w:val="28"/>
          <w:szCs w:val="28"/>
          <w:lang w:val="sr-Latn-RS"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</w:t>
      </w:r>
      <w:r>
        <w:rPr>
          <w:color w:val="000000"/>
          <w:sz w:val="28"/>
          <w:szCs w:val="28"/>
          <w:lang w:val="sr-Cyrl-RS"/>
        </w:rPr>
        <w:t>р.</w:t>
      </w:r>
      <w:r w:rsidR="00DD6343">
        <w:rPr>
          <w:color w:val="000000"/>
          <w:sz w:val="28"/>
          <w:szCs w:val="28"/>
          <w:lang w:val="sr-Cyrl-RS"/>
        </w:rPr>
        <w:t xml:space="preserve"> 397/2</w:t>
      </w:r>
      <w:r>
        <w:rPr>
          <w:color w:val="000000"/>
          <w:sz w:val="28"/>
          <w:szCs w:val="28"/>
          <w:lang w:val="sr-Cyrl-RS"/>
        </w:rPr>
        <w:t>-</w:t>
      </w:r>
      <w:r w:rsidR="00DD6343">
        <w:rPr>
          <w:color w:val="000000"/>
          <w:sz w:val="28"/>
          <w:szCs w:val="28"/>
        </w:rPr>
        <w:t>X</w:t>
      </w:r>
      <w:r w:rsidR="00DD6343">
        <w:rPr>
          <w:color w:val="000000"/>
          <w:sz w:val="28"/>
          <w:szCs w:val="28"/>
          <w:lang w:val="sr-Latn-RS"/>
        </w:rPr>
        <w:t>VII/28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sr-Cyrl-RS"/>
        </w:rPr>
        <w:t xml:space="preserve"> </w:t>
      </w:r>
    </w:p>
    <w:p w:rsidR="007E5F10" w:rsidRDefault="007E5F10" w:rsidP="007E5F10">
      <w:pPr>
        <w:jc w:val="both"/>
        <w:rPr>
          <w:color w:val="000000"/>
          <w:sz w:val="28"/>
          <w:szCs w:val="28"/>
          <w:lang w:val="sr-Cyrl-RS"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 w:rsidR="00DD6343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  <w:lang w:val="sr-Latn-RS"/>
        </w:rPr>
        <w:t>.</w:t>
      </w:r>
      <w:r w:rsidR="00DD6343">
        <w:rPr>
          <w:color w:val="000000"/>
          <w:sz w:val="28"/>
          <w:szCs w:val="28"/>
          <w:lang w:val="sr-Latn-RS"/>
        </w:rPr>
        <w:t>03.2016</w:t>
      </w:r>
      <w:r>
        <w:rPr>
          <w:color w:val="000000"/>
          <w:sz w:val="28"/>
          <w:szCs w:val="28"/>
          <w:lang w:val="sr-Latn-R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>
        <w:rPr>
          <w:sz w:val="28"/>
          <w:szCs w:val="28"/>
          <w:lang w:val="sr-Latn-RS"/>
        </w:rPr>
        <w:t xml:space="preserve">  </w:t>
      </w:r>
      <w:r w:rsidR="00DD6343">
        <w:rPr>
          <w:b/>
          <w:i/>
          <w:sz w:val="28"/>
          <w:szCs w:val="28"/>
          <w:lang w:val="sr-Cyrl-RS"/>
        </w:rPr>
        <w:t xml:space="preserve">Језик Цицеронових писама брату Квинту </w:t>
      </w:r>
      <w:r>
        <w:rPr>
          <w:sz w:val="28"/>
          <w:szCs w:val="28"/>
          <w:lang w:val="sr-Latn-RS"/>
        </w:rPr>
        <w:t xml:space="preserve"> </w:t>
      </w:r>
      <w:proofErr w:type="spellStart"/>
      <w:r>
        <w:rPr>
          <w:color w:val="000000"/>
          <w:sz w:val="28"/>
          <w:szCs w:val="28"/>
        </w:rPr>
        <w:t>докторанда</w:t>
      </w:r>
      <w:proofErr w:type="spellEnd"/>
      <w:r>
        <w:rPr>
          <w:color w:val="000000"/>
          <w:sz w:val="28"/>
          <w:szCs w:val="28"/>
        </w:rPr>
        <w:t xml:space="preserve"> </w:t>
      </w:r>
      <w:r w:rsidR="00DD6343">
        <w:rPr>
          <w:color w:val="000000"/>
          <w:sz w:val="28"/>
          <w:szCs w:val="28"/>
          <w:lang w:val="sr-Cyrl-RS"/>
        </w:rPr>
        <w:t>Татјане Здравковић</w:t>
      </w:r>
      <w:r>
        <w:rPr>
          <w:color w:val="000000"/>
          <w:sz w:val="28"/>
          <w:szCs w:val="28"/>
          <w:lang w:val="sr-Latn-RS"/>
        </w:rPr>
        <w:t xml:space="preserve"> </w:t>
      </w:r>
      <w:r>
        <w:rPr>
          <w:color w:val="000000"/>
          <w:sz w:val="28"/>
          <w:szCs w:val="28"/>
          <w:lang w:val="sr-Cyrl-RS"/>
        </w:rPr>
        <w:t>и да се за ментора уместо проф. др</w:t>
      </w:r>
      <w:r w:rsidR="00DD6343">
        <w:rPr>
          <w:color w:val="000000"/>
          <w:sz w:val="28"/>
          <w:szCs w:val="28"/>
          <w:lang w:val="sr-Cyrl-RS"/>
        </w:rPr>
        <w:t xml:space="preserve"> Маријанце Пакиж</w:t>
      </w:r>
      <w:r>
        <w:rPr>
          <w:color w:val="000000"/>
          <w:sz w:val="28"/>
          <w:szCs w:val="28"/>
          <w:lang w:val="sr-Cyrl-RS"/>
        </w:rPr>
        <w:t xml:space="preserve"> изабере проф. др </w:t>
      </w:r>
      <w:r w:rsidR="00DD6343">
        <w:rPr>
          <w:color w:val="000000"/>
          <w:sz w:val="28"/>
          <w:szCs w:val="28"/>
          <w:lang w:val="sr-Cyrl-RS"/>
        </w:rPr>
        <w:t>Борис Пендељ</w:t>
      </w:r>
      <w:r>
        <w:rPr>
          <w:color w:val="000000"/>
          <w:sz w:val="28"/>
          <w:szCs w:val="28"/>
          <w:lang w:val="sr-Cyrl-RS"/>
        </w:rPr>
        <w:t>.</w:t>
      </w:r>
    </w:p>
    <w:p w:rsidR="007E5F10" w:rsidRDefault="007E5F10" w:rsidP="007E5F10">
      <w:pPr>
        <w:jc w:val="both"/>
        <w:rPr>
          <w:color w:val="000000"/>
          <w:sz w:val="28"/>
          <w:szCs w:val="28"/>
          <w:lang w:val="sr-Cyrl-RS"/>
        </w:rPr>
      </w:pPr>
    </w:p>
    <w:p w:rsidR="007E5F10" w:rsidRPr="0022484F" w:rsidRDefault="007E5F10" w:rsidP="007E5F1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*******</w:t>
      </w:r>
    </w:p>
    <w:p w:rsidR="007E5F10" w:rsidRDefault="007E5F10" w:rsidP="007E5F10">
      <w:pPr>
        <w:jc w:val="both"/>
        <w:rPr>
          <w:sz w:val="28"/>
          <w:szCs w:val="28"/>
          <w:lang w:val="sr-Cyrl-RS"/>
        </w:rPr>
      </w:pPr>
    </w:p>
    <w:p w:rsidR="007E5F10" w:rsidRDefault="00024B87" w:rsidP="007E5F10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 w:rsidR="007E5F10">
        <w:rPr>
          <w:sz w:val="28"/>
          <w:szCs w:val="28"/>
          <w:lang w:val="sr-Latn-RS"/>
        </w:rPr>
        <w:t xml:space="preserve">                                                               </w:t>
      </w:r>
    </w:p>
    <w:p w:rsidR="007E5F10" w:rsidRPr="00C8281E" w:rsidRDefault="007E5F10" w:rsidP="007E5F10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>Ko</w:t>
      </w:r>
      <w:r>
        <w:rPr>
          <w:sz w:val="28"/>
          <w:szCs w:val="28"/>
          <w:lang w:val="sr-Cyrl-RS"/>
        </w:rPr>
        <w:t>миси</w:t>
      </w:r>
      <w:r>
        <w:rPr>
          <w:sz w:val="28"/>
          <w:szCs w:val="28"/>
          <w:lang w:val="sr-Cyrl-RS"/>
        </w:rPr>
        <w:t>ја се сложила да се покрене пос</w:t>
      </w:r>
      <w:r w:rsidR="00DD6343">
        <w:rPr>
          <w:sz w:val="28"/>
          <w:szCs w:val="28"/>
          <w:lang w:val="sr-Cyrl-RS"/>
        </w:rPr>
        <w:t>т</w:t>
      </w:r>
      <w:r>
        <w:rPr>
          <w:sz w:val="28"/>
          <w:szCs w:val="28"/>
          <w:lang w:val="sr-Cyrl-RS"/>
        </w:rPr>
        <w:t>упак допуне</w:t>
      </w:r>
      <w:r>
        <w:rPr>
          <w:sz w:val="28"/>
          <w:szCs w:val="28"/>
          <w:lang w:val="sr-Cyrl-RS"/>
        </w:rPr>
        <w:t xml:space="preserve"> Правила докторских академских студија Филозофског факултета.    </w:t>
      </w:r>
    </w:p>
    <w:p w:rsidR="007E5F10" w:rsidRDefault="007E5F10" w:rsidP="007E5F10">
      <w:pPr>
        <w:jc w:val="both"/>
        <w:rPr>
          <w:sz w:val="28"/>
          <w:szCs w:val="28"/>
          <w:lang w:val="sr-Cyrl-RS"/>
        </w:rPr>
      </w:pPr>
    </w:p>
    <w:p w:rsidR="007E5F10" w:rsidRDefault="007E5F10" w:rsidP="007E5F10">
      <w:pPr>
        <w:jc w:val="both"/>
        <w:rPr>
          <w:sz w:val="28"/>
          <w:szCs w:val="28"/>
          <w:lang w:val="sr-Cyrl-RS"/>
        </w:rPr>
      </w:pPr>
    </w:p>
    <w:p w:rsidR="007E5F10" w:rsidRDefault="007E5F10" w:rsidP="007E5F10">
      <w:pPr>
        <w:jc w:val="both"/>
        <w:rPr>
          <w:sz w:val="28"/>
          <w:szCs w:val="28"/>
          <w:lang w:val="sr-Cyrl-RS"/>
        </w:rPr>
      </w:pPr>
    </w:p>
    <w:p w:rsidR="007E5F10" w:rsidRPr="00AB0822" w:rsidRDefault="007E5F10" w:rsidP="007E5F10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</w:t>
      </w: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7E5F10" w:rsidRDefault="007E5F10" w:rsidP="007E5F10">
      <w:pPr>
        <w:jc w:val="right"/>
        <w:rPr>
          <w:sz w:val="28"/>
          <w:szCs w:val="28"/>
          <w:lang w:val="sr-Latn-RS"/>
        </w:rPr>
      </w:pPr>
    </w:p>
    <w:p w:rsidR="00CF1D99" w:rsidRPr="007E5F10" w:rsidRDefault="007E5F10" w:rsidP="007E5F10">
      <w:r>
        <w:rPr>
          <w:sz w:val="28"/>
          <w:szCs w:val="28"/>
          <w:lang w:val="sr-Latn-RS"/>
        </w:rPr>
        <w:t xml:space="preserve">                                                                  </w:t>
      </w:r>
      <w:r>
        <w:rPr>
          <w:sz w:val="28"/>
          <w:szCs w:val="28"/>
          <w:lang w:val="sr-Cyrl-RS"/>
        </w:rPr>
        <w:t xml:space="preserve">       </w:t>
      </w:r>
      <w:r>
        <w:rPr>
          <w:sz w:val="28"/>
          <w:szCs w:val="28"/>
          <w:lang w:val="sr-Latn-RS"/>
        </w:rPr>
        <w:t xml:space="preserve"> </w:t>
      </w:r>
      <w:r w:rsidR="00024B87">
        <w:rPr>
          <w:sz w:val="28"/>
          <w:szCs w:val="28"/>
          <w:lang w:val="sr-Cyrl-RS"/>
        </w:rPr>
        <w:t xml:space="preserve">   </w:t>
      </w:r>
      <w:bookmarkStart w:id="0" w:name="_GoBack"/>
      <w:bookmarkEnd w:id="0"/>
      <w:r>
        <w:rPr>
          <w:sz w:val="28"/>
          <w:szCs w:val="28"/>
          <w:lang w:val="sr-Cyrl-RS"/>
        </w:rPr>
        <w:t>проф. др Радован Антонијевић</w:t>
      </w:r>
    </w:p>
    <w:sectPr w:rsidR="00CF1D99" w:rsidRPr="007E5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10"/>
    <w:rsid w:val="00024B87"/>
    <w:rsid w:val="0004085F"/>
    <w:rsid w:val="00055D28"/>
    <w:rsid w:val="001A45B1"/>
    <w:rsid w:val="001D3A06"/>
    <w:rsid w:val="0033675B"/>
    <w:rsid w:val="005C737B"/>
    <w:rsid w:val="006221EB"/>
    <w:rsid w:val="0073451C"/>
    <w:rsid w:val="00735D90"/>
    <w:rsid w:val="007D6008"/>
    <w:rsid w:val="007E5F10"/>
    <w:rsid w:val="009540A1"/>
    <w:rsid w:val="00A8150F"/>
    <w:rsid w:val="00B32EAE"/>
    <w:rsid w:val="00C70B7E"/>
    <w:rsid w:val="00CF1D99"/>
    <w:rsid w:val="00D452DD"/>
    <w:rsid w:val="00D51E4D"/>
    <w:rsid w:val="00D67110"/>
    <w:rsid w:val="00DD41EC"/>
    <w:rsid w:val="00DD6343"/>
    <w:rsid w:val="00DE0124"/>
    <w:rsid w:val="00E106FA"/>
    <w:rsid w:val="00EB50BD"/>
    <w:rsid w:val="00F2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F1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7E5F1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7E5F10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F1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7E5F10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7E5F10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2019-12-24T14:50:00Z</dcterms:created>
  <dcterms:modified xsi:type="dcterms:W3CDTF">2019-12-24T15:59:00Z</dcterms:modified>
</cp:coreProperties>
</file>